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7A0335A3" w14:textId="77777777">
        <w:trPr>
          <w:cantSplit/>
        </w:trPr>
        <w:tc>
          <w:tcPr>
            <w:tcW w:w="6911" w:type="dxa"/>
          </w:tcPr>
          <w:p w14:paraId="7C5FC418"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0F2B480"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47FD076B" wp14:editId="51125DF9">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5EB5495D" w14:textId="77777777">
        <w:trPr>
          <w:cantSplit/>
        </w:trPr>
        <w:tc>
          <w:tcPr>
            <w:tcW w:w="6911" w:type="dxa"/>
            <w:tcBorders>
              <w:bottom w:val="single" w:sz="12" w:space="0" w:color="auto"/>
            </w:tcBorders>
          </w:tcPr>
          <w:p w14:paraId="682DB5AF"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3C9FEF8A" w14:textId="77777777" w:rsidR="00A066F1" w:rsidRPr="00617BE4" w:rsidRDefault="00A066F1" w:rsidP="00A066F1">
            <w:pPr>
              <w:spacing w:before="0" w:line="240" w:lineRule="atLeast"/>
              <w:rPr>
                <w:rFonts w:ascii="Verdana" w:hAnsi="Verdana"/>
                <w:szCs w:val="24"/>
              </w:rPr>
            </w:pPr>
          </w:p>
        </w:tc>
      </w:tr>
      <w:tr w:rsidR="00A066F1" w:rsidRPr="00C324A8" w14:paraId="7EF7EAF6" w14:textId="77777777">
        <w:trPr>
          <w:cantSplit/>
        </w:trPr>
        <w:tc>
          <w:tcPr>
            <w:tcW w:w="6911" w:type="dxa"/>
            <w:tcBorders>
              <w:top w:val="single" w:sz="12" w:space="0" w:color="auto"/>
            </w:tcBorders>
          </w:tcPr>
          <w:p w14:paraId="6BCC5285"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18869B13" w14:textId="5007566C" w:rsidR="00A066F1" w:rsidRPr="00C324A8" w:rsidRDefault="00694F55" w:rsidP="000E4EEA">
            <w:pPr>
              <w:spacing w:before="0" w:line="240" w:lineRule="atLeast"/>
              <w:rPr>
                <w:rFonts w:ascii="Verdana" w:hAnsi="Verdana"/>
                <w:sz w:val="20"/>
              </w:rPr>
            </w:pPr>
            <w:bookmarkStart w:id="2" w:name="_GoBack"/>
            <w:r>
              <w:rPr>
                <w:rFonts w:ascii="Verdana" w:hAnsi="Verdana"/>
                <w:sz w:val="20"/>
              </w:rPr>
              <w:t>CPG(19)1</w:t>
            </w:r>
            <w:r w:rsidR="000E4EEA">
              <w:rPr>
                <w:rFonts w:ascii="Verdana" w:hAnsi="Verdana"/>
                <w:sz w:val="20"/>
              </w:rPr>
              <w:t>43</w:t>
            </w:r>
            <w:r w:rsidR="00D52B1A">
              <w:rPr>
                <w:rFonts w:ascii="Verdana" w:hAnsi="Verdana"/>
                <w:sz w:val="20"/>
              </w:rPr>
              <w:t xml:space="preserve"> ANNEX V</w:t>
            </w:r>
            <w:r w:rsidR="000E4EEA">
              <w:rPr>
                <w:rFonts w:ascii="Verdana" w:hAnsi="Verdana"/>
                <w:sz w:val="20"/>
              </w:rPr>
              <w:t>III</w:t>
            </w:r>
            <w:r w:rsidR="00D52B1A">
              <w:rPr>
                <w:rFonts w:ascii="Verdana" w:hAnsi="Verdana"/>
                <w:sz w:val="20"/>
              </w:rPr>
              <w:t>-22G</w:t>
            </w:r>
            <w:bookmarkEnd w:id="2"/>
          </w:p>
        </w:tc>
      </w:tr>
      <w:tr w:rsidR="00A066F1" w:rsidRPr="00C324A8" w14:paraId="7F623668" w14:textId="77777777">
        <w:trPr>
          <w:cantSplit/>
          <w:trHeight w:val="23"/>
        </w:trPr>
        <w:tc>
          <w:tcPr>
            <w:tcW w:w="6911" w:type="dxa"/>
            <w:shd w:val="clear" w:color="auto" w:fill="auto"/>
          </w:tcPr>
          <w:p w14:paraId="07FDCF04" w14:textId="77777777" w:rsidR="00A066F1" w:rsidRPr="00841216" w:rsidRDefault="00FF5EA8" w:rsidP="004D2BFB">
            <w:pPr>
              <w:pStyle w:val="Committee"/>
              <w:framePr w:hSpace="0" w:wrap="auto" w:hAnchor="text" w:yAlign="inline"/>
              <w:rPr>
                <w:rFonts w:ascii="Verdana" w:hAnsi="Verdana"/>
                <w:sz w:val="20"/>
                <w:szCs w:val="20"/>
              </w:rPr>
            </w:pPr>
            <w:bookmarkStart w:id="3" w:name="dnum" w:colFirst="1" w:colLast="1"/>
            <w:bookmarkStart w:id="4" w:name="dmeeting" w:colFirst="0" w:colLast="0"/>
            <w:bookmarkEnd w:id="1"/>
            <w:r w:rsidRPr="00841216">
              <w:rPr>
                <w:rFonts w:ascii="Verdana" w:hAnsi="Verdana"/>
                <w:sz w:val="20"/>
                <w:szCs w:val="20"/>
              </w:rPr>
              <w:t>PLENARY MEETING</w:t>
            </w:r>
          </w:p>
        </w:tc>
        <w:tc>
          <w:tcPr>
            <w:tcW w:w="3120" w:type="dxa"/>
          </w:tcPr>
          <w:p w14:paraId="2EFB7271" w14:textId="2D2FC137" w:rsidR="00A066F1" w:rsidRPr="00841216" w:rsidRDefault="00D52B1A" w:rsidP="00D52B1A">
            <w:pPr>
              <w:tabs>
                <w:tab w:val="left" w:pos="851"/>
              </w:tabs>
              <w:spacing w:before="0" w:line="240" w:lineRule="atLeast"/>
              <w:rPr>
                <w:rFonts w:ascii="Verdana" w:hAnsi="Verdana"/>
                <w:sz w:val="20"/>
              </w:rPr>
            </w:pPr>
            <w:r>
              <w:rPr>
                <w:rFonts w:ascii="Verdana" w:hAnsi="Verdana"/>
                <w:b/>
                <w:sz w:val="20"/>
              </w:rPr>
              <w:t>Addendum 7 to</w:t>
            </w:r>
            <w:r>
              <w:rPr>
                <w:rFonts w:ascii="Verdana" w:hAnsi="Verdana"/>
                <w:b/>
                <w:sz w:val="20"/>
              </w:rPr>
              <w:br/>
              <w:t xml:space="preserve">Addendum 22 to </w:t>
            </w:r>
            <w:r w:rsidR="00B1704A">
              <w:rPr>
                <w:rFonts w:ascii="Verdana" w:hAnsi="Verdana"/>
                <w:b/>
                <w:sz w:val="20"/>
              </w:rPr>
              <w:br/>
              <w:t xml:space="preserve">Document </w:t>
            </w:r>
            <w:r w:rsidR="000E4EEA">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47CBF387" w14:textId="77777777">
        <w:trPr>
          <w:cantSplit/>
          <w:trHeight w:val="23"/>
        </w:trPr>
        <w:tc>
          <w:tcPr>
            <w:tcW w:w="6911" w:type="dxa"/>
            <w:shd w:val="clear" w:color="auto" w:fill="auto"/>
          </w:tcPr>
          <w:p w14:paraId="75CE406B" w14:textId="77777777" w:rsidR="00A066F1" w:rsidRPr="00841216" w:rsidRDefault="00A066F1" w:rsidP="00A066F1">
            <w:pPr>
              <w:tabs>
                <w:tab w:val="left" w:pos="851"/>
              </w:tabs>
              <w:spacing w:before="0" w:line="240" w:lineRule="atLeast"/>
              <w:rPr>
                <w:rFonts w:ascii="Verdana" w:hAnsi="Verdana"/>
                <w:b/>
                <w:sz w:val="20"/>
              </w:rPr>
            </w:pPr>
            <w:bookmarkStart w:id="5" w:name="ddate" w:colFirst="1" w:colLast="1"/>
            <w:bookmarkStart w:id="6" w:name="dblank" w:colFirst="0" w:colLast="0"/>
            <w:bookmarkEnd w:id="3"/>
            <w:bookmarkEnd w:id="4"/>
          </w:p>
        </w:tc>
        <w:tc>
          <w:tcPr>
            <w:tcW w:w="3120" w:type="dxa"/>
          </w:tcPr>
          <w:p w14:paraId="048A46D4" w14:textId="77777777" w:rsidR="00A066F1" w:rsidRPr="00841216" w:rsidRDefault="007E1932" w:rsidP="00A066F1">
            <w:pPr>
              <w:tabs>
                <w:tab w:val="left" w:pos="993"/>
              </w:tabs>
              <w:spacing w:before="0"/>
              <w:rPr>
                <w:rFonts w:ascii="Verdana" w:hAnsi="Verdana"/>
                <w:sz w:val="20"/>
              </w:rPr>
            </w:pPr>
            <w:r>
              <w:rPr>
                <w:rFonts w:ascii="Verdana" w:hAnsi="Verdana"/>
                <w:b/>
                <w:sz w:val="20"/>
              </w:rPr>
              <w:t>29</w:t>
            </w:r>
            <w:r w:rsidR="00B1704A">
              <w:rPr>
                <w:rFonts w:ascii="Verdana" w:hAnsi="Verdana"/>
                <w:b/>
                <w:sz w:val="20"/>
              </w:rPr>
              <w:t xml:space="preserve"> June</w:t>
            </w:r>
            <w:r w:rsidR="00420873" w:rsidRPr="00841216">
              <w:rPr>
                <w:rFonts w:ascii="Verdana" w:hAnsi="Verdana"/>
                <w:b/>
                <w:sz w:val="20"/>
              </w:rPr>
              <w:t xml:space="preserve"> 2019</w:t>
            </w:r>
          </w:p>
        </w:tc>
      </w:tr>
      <w:tr w:rsidR="00A066F1" w:rsidRPr="00C324A8" w14:paraId="28F3AF6B" w14:textId="77777777">
        <w:trPr>
          <w:cantSplit/>
          <w:trHeight w:val="23"/>
        </w:trPr>
        <w:tc>
          <w:tcPr>
            <w:tcW w:w="6911" w:type="dxa"/>
            <w:shd w:val="clear" w:color="auto" w:fill="auto"/>
          </w:tcPr>
          <w:p w14:paraId="764A6AF1" w14:textId="77777777" w:rsidR="00A066F1" w:rsidRPr="00841216" w:rsidRDefault="00A066F1" w:rsidP="00A066F1">
            <w:pPr>
              <w:tabs>
                <w:tab w:val="left" w:pos="851"/>
              </w:tabs>
              <w:spacing w:before="0" w:line="240" w:lineRule="atLeast"/>
              <w:rPr>
                <w:rFonts w:ascii="Verdana" w:hAnsi="Verdana"/>
                <w:sz w:val="20"/>
              </w:rPr>
            </w:pPr>
            <w:bookmarkStart w:id="7" w:name="dbluepink" w:colFirst="0" w:colLast="0"/>
            <w:bookmarkStart w:id="8" w:name="dorlang" w:colFirst="1" w:colLast="1"/>
            <w:bookmarkEnd w:id="5"/>
            <w:bookmarkEnd w:id="6"/>
          </w:p>
        </w:tc>
        <w:tc>
          <w:tcPr>
            <w:tcW w:w="3120" w:type="dxa"/>
          </w:tcPr>
          <w:p w14:paraId="1FF584C8"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DD0C343" w14:textId="77777777" w:rsidTr="00025864">
        <w:trPr>
          <w:cantSplit/>
          <w:trHeight w:val="23"/>
        </w:trPr>
        <w:tc>
          <w:tcPr>
            <w:tcW w:w="10031" w:type="dxa"/>
            <w:gridSpan w:val="2"/>
            <w:shd w:val="clear" w:color="auto" w:fill="auto"/>
          </w:tcPr>
          <w:p w14:paraId="279D6FA5" w14:textId="77777777" w:rsidR="00A066F1" w:rsidRPr="00C324A8" w:rsidRDefault="00A066F1" w:rsidP="00A066F1">
            <w:pPr>
              <w:tabs>
                <w:tab w:val="left" w:pos="993"/>
              </w:tabs>
              <w:spacing w:before="0"/>
              <w:rPr>
                <w:rFonts w:ascii="Verdana" w:hAnsi="Verdana"/>
                <w:b/>
                <w:sz w:val="20"/>
              </w:rPr>
            </w:pPr>
          </w:p>
        </w:tc>
      </w:tr>
      <w:tr w:rsidR="00E55816" w:rsidRPr="00C324A8" w14:paraId="221357BC" w14:textId="77777777" w:rsidTr="00025864">
        <w:trPr>
          <w:cantSplit/>
          <w:trHeight w:val="23"/>
        </w:trPr>
        <w:tc>
          <w:tcPr>
            <w:tcW w:w="10031" w:type="dxa"/>
            <w:gridSpan w:val="2"/>
            <w:shd w:val="clear" w:color="auto" w:fill="auto"/>
          </w:tcPr>
          <w:p w14:paraId="2CDFD5A1" w14:textId="77777777" w:rsidR="00E55816" w:rsidRDefault="00884D60" w:rsidP="00E55816">
            <w:pPr>
              <w:pStyle w:val="Source"/>
            </w:pPr>
            <w:r>
              <w:t>European Common Proposals</w:t>
            </w:r>
          </w:p>
        </w:tc>
      </w:tr>
      <w:tr w:rsidR="00E55816" w:rsidRPr="00C324A8" w14:paraId="7BEC6B12" w14:textId="77777777" w:rsidTr="00025864">
        <w:trPr>
          <w:cantSplit/>
          <w:trHeight w:val="23"/>
        </w:trPr>
        <w:tc>
          <w:tcPr>
            <w:tcW w:w="10031" w:type="dxa"/>
            <w:gridSpan w:val="2"/>
            <w:shd w:val="clear" w:color="auto" w:fill="auto"/>
          </w:tcPr>
          <w:p w14:paraId="5B197D65" w14:textId="77777777" w:rsidR="00E55816" w:rsidRDefault="007D5320" w:rsidP="00E55816">
            <w:pPr>
              <w:pStyle w:val="Title1"/>
            </w:pPr>
            <w:r>
              <w:t>Proposals for the work of the conference</w:t>
            </w:r>
          </w:p>
        </w:tc>
      </w:tr>
      <w:tr w:rsidR="00E55816" w:rsidRPr="00C324A8" w14:paraId="72384890" w14:textId="77777777" w:rsidTr="00025864">
        <w:trPr>
          <w:cantSplit/>
          <w:trHeight w:val="23"/>
        </w:trPr>
        <w:tc>
          <w:tcPr>
            <w:tcW w:w="10031" w:type="dxa"/>
            <w:gridSpan w:val="2"/>
            <w:shd w:val="clear" w:color="auto" w:fill="auto"/>
          </w:tcPr>
          <w:p w14:paraId="37D49A82" w14:textId="77777777" w:rsidR="00E55816" w:rsidRDefault="00E55816" w:rsidP="00E55816">
            <w:pPr>
              <w:pStyle w:val="Title2"/>
            </w:pPr>
          </w:p>
        </w:tc>
      </w:tr>
      <w:tr w:rsidR="00A538A6" w:rsidRPr="00C324A8" w14:paraId="08AB2C30" w14:textId="77777777" w:rsidTr="00025864">
        <w:trPr>
          <w:cantSplit/>
          <w:trHeight w:val="23"/>
        </w:trPr>
        <w:tc>
          <w:tcPr>
            <w:tcW w:w="10031" w:type="dxa"/>
            <w:gridSpan w:val="2"/>
            <w:shd w:val="clear" w:color="auto" w:fill="auto"/>
          </w:tcPr>
          <w:p w14:paraId="7444A642" w14:textId="77777777" w:rsidR="00A538A6" w:rsidRDefault="004B13CB" w:rsidP="004B13CB">
            <w:pPr>
              <w:pStyle w:val="Agendaitem"/>
            </w:pPr>
            <w:r>
              <w:t>Agenda item 9.2</w:t>
            </w:r>
          </w:p>
        </w:tc>
      </w:tr>
    </w:tbl>
    <w:bookmarkEnd w:id="7"/>
    <w:bookmarkEnd w:id="8"/>
    <w:p w14:paraId="29CAEACE" w14:textId="77777777" w:rsidR="005118F7" w:rsidRPr="00EC5386" w:rsidRDefault="000F5312"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689EB19B" w14:textId="77777777" w:rsidR="005118F7" w:rsidRDefault="000F5312" w:rsidP="006C1544">
      <w:pPr>
        <w:rPr>
          <w:lang w:val="en-US"/>
        </w:rPr>
      </w:pPr>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00B36A39">
        <w:rPr>
          <w:lang w:val="en-US"/>
        </w:rPr>
        <w:t>;</w:t>
      </w:r>
      <w:r w:rsidR="00B1704A">
        <w:rPr>
          <w:lang w:val="en-US"/>
        </w:rPr>
        <w:t xml:space="preserve"> and</w:t>
      </w:r>
    </w:p>
    <w:p w14:paraId="2B10802B" w14:textId="77777777" w:rsidR="00FE4913" w:rsidRDefault="00FE4913" w:rsidP="00D52B1A">
      <w:pPr>
        <w:pStyle w:val="Headingb"/>
        <w:jc w:val="center"/>
      </w:pPr>
      <w:r w:rsidRPr="00FE4913">
        <w:t xml:space="preserve">Part </w:t>
      </w:r>
      <w:r>
        <w:t>7</w:t>
      </w:r>
      <w:r w:rsidRPr="00FE4913">
        <w:t xml:space="preserve"> – Section 3.2.3.</w:t>
      </w:r>
      <w:r>
        <w:t>3</w:t>
      </w:r>
      <w:r w:rsidRPr="00FE4913">
        <w:t xml:space="preserve"> of the Report of the BR Director</w:t>
      </w:r>
    </w:p>
    <w:p w14:paraId="3311CAF0" w14:textId="77777777" w:rsidR="00FE4913" w:rsidRPr="00FE4913" w:rsidRDefault="00FE4913" w:rsidP="00D52B1A">
      <w:pPr>
        <w:pStyle w:val="Headingb"/>
      </w:pPr>
      <w:r w:rsidRPr="00FE4913">
        <w:t>Introduction</w:t>
      </w:r>
    </w:p>
    <w:p w14:paraId="4CA32072" w14:textId="77777777" w:rsidR="00A93287" w:rsidRPr="00A93287" w:rsidRDefault="00A93287" w:rsidP="00A93287">
      <w:r w:rsidRPr="00A93287">
        <w:t>This Addendum presents the European Common Proposal with respect to Section 3.2.3.3 of the Report of the Director of the Radiocommunication Bureau under WRC-19 agenda item 9.2.</w:t>
      </w:r>
      <w:r>
        <w:t xml:space="preserve"> The Section 3.2.3.3 is dealing with a reminder in the case of the deadline to request an extension of the validity of BSS frequency assignment for additional 15 years.</w:t>
      </w:r>
    </w:p>
    <w:p w14:paraId="2920854A" w14:textId="77777777" w:rsidR="00FE4913" w:rsidRDefault="00FE4913" w:rsidP="00FE4913">
      <w:pPr>
        <w:rPr>
          <w:lang w:val="en-US"/>
        </w:rPr>
      </w:pPr>
      <w:r w:rsidRPr="00FE4913">
        <w:t>The provisions</w:t>
      </w:r>
      <w:r>
        <w:t xml:space="preserve"> of </w:t>
      </w:r>
      <w:r w:rsidRPr="00FE4913">
        <w:t>§</w:t>
      </w:r>
      <w:r>
        <w:t xml:space="preserve"> 4.1.24</w:t>
      </w:r>
      <w:r w:rsidRPr="00FE4913">
        <w:t xml:space="preserve"> of RR Appendices </w:t>
      </w:r>
      <w:r w:rsidRPr="00FE4913">
        <w:rPr>
          <w:b/>
        </w:rPr>
        <w:t>30</w:t>
      </w:r>
      <w:r w:rsidRPr="00FE4913">
        <w:t xml:space="preserve"> and </w:t>
      </w:r>
      <w:r w:rsidRPr="00FE4913">
        <w:rPr>
          <w:b/>
        </w:rPr>
        <w:t>30A</w:t>
      </w:r>
      <w:r w:rsidRPr="00FE4913">
        <w:t xml:space="preserve"> </w:t>
      </w:r>
      <w:r>
        <w:rPr>
          <w:lang w:val="en-US"/>
        </w:rPr>
        <w:t>specify that n</w:t>
      </w:r>
      <w:r w:rsidRPr="00FE4913">
        <w:rPr>
          <w:lang w:val="en-US"/>
        </w:rPr>
        <w:t xml:space="preserve">o </w:t>
      </w:r>
      <w:r>
        <w:rPr>
          <w:lang w:val="en-US"/>
        </w:rPr>
        <w:t xml:space="preserve">frequency </w:t>
      </w:r>
      <w:r w:rsidRPr="00FE4913">
        <w:rPr>
          <w:lang w:val="en-US"/>
        </w:rPr>
        <w:t xml:space="preserve">assignment in the </w:t>
      </w:r>
      <w:r>
        <w:rPr>
          <w:lang w:val="en-US"/>
        </w:rPr>
        <w:t xml:space="preserve">Region 1 and 3 </w:t>
      </w:r>
      <w:r w:rsidRPr="00FE4913">
        <w:rPr>
          <w:lang w:val="en-US"/>
        </w:rPr>
        <w:t>List shall have a period of operation exceeding 15 years, counted</w:t>
      </w:r>
      <w:r>
        <w:rPr>
          <w:lang w:val="en-US"/>
        </w:rPr>
        <w:t xml:space="preserve"> </w:t>
      </w:r>
      <w:r w:rsidRPr="00FE4913">
        <w:rPr>
          <w:lang w:val="en-US"/>
        </w:rPr>
        <w:t xml:space="preserve">from the date of bringing into use, or </w:t>
      </w:r>
      <w:r>
        <w:rPr>
          <w:lang w:val="en-US"/>
        </w:rPr>
        <w:t>2 June 2000, whichever is later</w:t>
      </w:r>
      <w:r w:rsidRPr="00FE4913">
        <w:rPr>
          <w:lang w:val="en-US"/>
        </w:rPr>
        <w:t xml:space="preserve">. </w:t>
      </w:r>
      <w:r>
        <w:rPr>
          <w:lang w:val="en-US"/>
        </w:rPr>
        <w:t xml:space="preserve">This period of operation may be extended for additional 15 years, on the condition </w:t>
      </w:r>
      <w:r w:rsidRPr="00FE4913">
        <w:rPr>
          <w:lang w:val="en-US"/>
        </w:rPr>
        <w:t xml:space="preserve">that all the characteristics of the </w:t>
      </w:r>
      <w:r>
        <w:rPr>
          <w:lang w:val="en-US"/>
        </w:rPr>
        <w:t xml:space="preserve">frequency </w:t>
      </w:r>
      <w:r w:rsidRPr="00FE4913">
        <w:rPr>
          <w:lang w:val="en-US"/>
        </w:rPr>
        <w:t>assignment</w:t>
      </w:r>
      <w:r>
        <w:rPr>
          <w:lang w:val="en-US"/>
        </w:rPr>
        <w:t xml:space="preserve">s in question </w:t>
      </w:r>
      <w:r w:rsidRPr="00FE4913">
        <w:rPr>
          <w:lang w:val="en-US"/>
        </w:rPr>
        <w:t>remain unchanged</w:t>
      </w:r>
      <w:r>
        <w:rPr>
          <w:lang w:val="en-US"/>
        </w:rPr>
        <w:t xml:space="preserve"> and that the request for such extension is received by the Bureau at least 3 years before the expiry of the first 15 years</w:t>
      </w:r>
      <w:r w:rsidRPr="00FE4913">
        <w:rPr>
          <w:lang w:val="en-US"/>
        </w:rPr>
        <w:t>.</w:t>
      </w:r>
    </w:p>
    <w:p w14:paraId="5FA6337C" w14:textId="77777777" w:rsidR="00FE4913" w:rsidRDefault="00FE4913" w:rsidP="00FE4913">
      <w:pPr>
        <w:rPr>
          <w:lang w:val="en-US"/>
        </w:rPr>
      </w:pPr>
      <w:r w:rsidRPr="00FE4913">
        <w:rPr>
          <w:lang w:val="en-US"/>
        </w:rPr>
        <w:lastRenderedPageBreak/>
        <w:t>In order to help the administrations in question to not have their frequency assignments being removed from the Region 1 and 3 L</w:t>
      </w:r>
      <w:r>
        <w:rPr>
          <w:lang w:val="en-US"/>
        </w:rPr>
        <w:t>ist</w:t>
      </w:r>
      <w:r w:rsidRPr="00FE4913">
        <w:rPr>
          <w:lang w:val="en-US"/>
        </w:rPr>
        <w:t>, as well as from the Master</w:t>
      </w:r>
      <w:r w:rsidR="00D52B1A">
        <w:rPr>
          <w:lang w:val="en-US"/>
        </w:rPr>
        <w:t xml:space="preserve"> International Frequency</w:t>
      </w:r>
      <w:r w:rsidRPr="00FE4913">
        <w:rPr>
          <w:lang w:val="en-US"/>
        </w:rPr>
        <w:t xml:space="preserve"> Register, it is proposed to add an obligation to the Bureau to </w:t>
      </w:r>
      <w:r w:rsidR="007E1932">
        <w:rPr>
          <w:lang w:val="en-US"/>
        </w:rPr>
        <w:t>send a rem</w:t>
      </w:r>
      <w:r w:rsidRPr="00FE4913">
        <w:rPr>
          <w:lang w:val="en-US"/>
        </w:rPr>
        <w:t xml:space="preserve">inder to administrations concerned </w:t>
      </w:r>
      <w:r>
        <w:rPr>
          <w:lang w:val="en-US"/>
        </w:rPr>
        <w:t>30 days before the deadline of receipt of the request for extension</w:t>
      </w:r>
      <w:r w:rsidRPr="00FE4913">
        <w:rPr>
          <w:lang w:val="en-US"/>
        </w:rPr>
        <w:t>.</w:t>
      </w:r>
      <w:r>
        <w:rPr>
          <w:lang w:val="en-US"/>
        </w:rPr>
        <w:t xml:space="preserve"> </w:t>
      </w:r>
    </w:p>
    <w:p w14:paraId="06120074" w14:textId="77777777" w:rsidR="00FE4913" w:rsidRDefault="00FE4913" w:rsidP="00FE4913">
      <w:pPr>
        <w:rPr>
          <w:lang w:val="en-US"/>
        </w:rPr>
      </w:pPr>
      <w:r>
        <w:rPr>
          <w:lang w:val="en-US"/>
        </w:rPr>
        <w:t xml:space="preserve">In addition to that, the Bureau has received some requests for extension of the period of operation of the frequency assignments after the deadline. </w:t>
      </w:r>
      <w:r w:rsidR="00833B8A">
        <w:rPr>
          <w:lang w:val="en-US"/>
        </w:rPr>
        <w:t>Consequently, the Bureau started to send reminders to the administrations concerned 30 days before the deadline and also has reported these cases</w:t>
      </w:r>
      <w:r>
        <w:rPr>
          <w:lang w:val="en-US"/>
        </w:rPr>
        <w:t xml:space="preserve"> to the Radio Regulations Board. The Board endorsed</w:t>
      </w:r>
      <w:r w:rsidR="00833B8A">
        <w:rPr>
          <w:lang w:val="en-US"/>
        </w:rPr>
        <w:t xml:space="preserve"> the course of action taken by the Bureau.</w:t>
      </w:r>
    </w:p>
    <w:p w14:paraId="7BA824E6" w14:textId="77777777" w:rsidR="00833B8A" w:rsidRPr="00FE4913" w:rsidRDefault="00833B8A" w:rsidP="00FE4913">
      <w:pPr>
        <w:rPr>
          <w:lang w:val="en-US"/>
        </w:rPr>
      </w:pPr>
      <w:r>
        <w:rPr>
          <w:lang w:val="en-US"/>
        </w:rPr>
        <w:t xml:space="preserve">The introduction of an obligation to the Bureau to send a reminder to the notifying administration at least 30 days before the deadline for the request for extension of the frequency assignment contained in the Region 1 and 3 List which has been brought into use and continue to be in use with all its technical characteristics unchanged would benefit to all concerned administrations to apply the provisions of </w:t>
      </w:r>
      <w:r w:rsidRPr="00833B8A">
        <w:t xml:space="preserve">§ 4.1.24 of RR Appendices </w:t>
      </w:r>
      <w:r w:rsidRPr="00833B8A">
        <w:rPr>
          <w:b/>
        </w:rPr>
        <w:t>30</w:t>
      </w:r>
      <w:r w:rsidRPr="00833B8A">
        <w:t xml:space="preserve"> and </w:t>
      </w:r>
      <w:r w:rsidRPr="00833B8A">
        <w:rPr>
          <w:b/>
        </w:rPr>
        <w:t>30A</w:t>
      </w:r>
      <w:r w:rsidRPr="00833B8A">
        <w:t xml:space="preserve"> in due time.</w:t>
      </w:r>
    </w:p>
    <w:p w14:paraId="7C9C85AF" w14:textId="77777777" w:rsidR="00D52B1A" w:rsidRDefault="00FE4913" w:rsidP="00D52B1A">
      <w:pPr>
        <w:pStyle w:val="Headingb"/>
      </w:pPr>
      <w:r w:rsidRPr="00FE4913">
        <w:t>Proposals</w:t>
      </w:r>
    </w:p>
    <w:p w14:paraId="1BC18DC7" w14:textId="77777777" w:rsidR="00D52B1A" w:rsidRDefault="00D52B1A" w:rsidP="00D52B1A">
      <w:pPr>
        <w:rPr>
          <w:rFonts w:ascii="Times New Roman Bold" w:hAnsi="Times New Roman Bold" w:cs="Times New Roman Bold"/>
          <w:lang w:val="fr-CH"/>
        </w:rPr>
      </w:pPr>
      <w:r>
        <w:br w:type="page"/>
      </w:r>
    </w:p>
    <w:p w14:paraId="6B68C0DD" w14:textId="77777777" w:rsidR="006C04ED" w:rsidRPr="00B06821" w:rsidRDefault="000F5312" w:rsidP="00AE79D0">
      <w:pPr>
        <w:pStyle w:val="AppendixNo"/>
        <w:spacing w:before="0"/>
        <w:rPr>
          <w:vertAlign w:val="superscript"/>
          <w:lang w:val="en-US"/>
        </w:rPr>
      </w:pPr>
      <w:bookmarkStart w:id="9" w:name="_Toc454787466"/>
      <w:r w:rsidRPr="00B06821">
        <w:rPr>
          <w:lang w:val="en-US"/>
        </w:rPr>
        <w:lastRenderedPageBreak/>
        <w:t xml:space="preserve">APPENDIX </w:t>
      </w:r>
      <w:r w:rsidRPr="00B06821">
        <w:rPr>
          <w:rStyle w:val="href"/>
          <w:lang w:val="en-US"/>
        </w:rPr>
        <w:t>30</w:t>
      </w:r>
      <w:r w:rsidRPr="00B06821">
        <w:rPr>
          <w:lang w:val="en-US"/>
        </w:rPr>
        <w:t xml:space="preserve"> (</w:t>
      </w:r>
      <w:r w:rsidRPr="00354DCE">
        <w:t>REV</w:t>
      </w:r>
      <w:r w:rsidRPr="00B06821">
        <w:rPr>
          <w:lang w:val="en-US"/>
        </w:rPr>
        <w:t>.</w:t>
      </w:r>
      <w:r>
        <w:rPr>
          <w:lang w:val="en-US"/>
        </w:rPr>
        <w:t>WRC</w:t>
      </w:r>
      <w:r>
        <w:rPr>
          <w:lang w:val="en-US"/>
        </w:rPr>
        <w:noBreakHyphen/>
        <w:t>15</w:t>
      </w:r>
      <w:r w:rsidRPr="00B06821">
        <w:rPr>
          <w:lang w:val="en-US"/>
        </w:rPr>
        <w:t>)</w:t>
      </w:r>
      <w:bookmarkEnd w:id="9"/>
      <w:r w:rsidR="007E1932" w:rsidRPr="007E1932">
        <w:rPr>
          <w:vertAlign w:val="superscript"/>
        </w:rPr>
        <w:t>*</w:t>
      </w:r>
    </w:p>
    <w:p w14:paraId="2CBBD99E" w14:textId="77777777" w:rsidR="006C04ED" w:rsidRDefault="000F5312" w:rsidP="001F0862">
      <w:pPr>
        <w:pStyle w:val="Appendixtitle"/>
        <w:rPr>
          <w:rFonts w:ascii="Times New Roman"/>
          <w:b w:val="0"/>
          <w:bCs/>
          <w:color w:val="000000"/>
          <w:sz w:val="16"/>
        </w:rPr>
      </w:pPr>
      <w:bookmarkStart w:id="10" w:name="_Toc330560547"/>
      <w:bookmarkStart w:id="11" w:name="_Toc454787467"/>
      <w:r w:rsidRPr="00821BE4">
        <w:t>Provisions for all services and associated Plans and List</w:t>
      </w:r>
      <w:r w:rsidR="007E1932" w:rsidRPr="007E1932">
        <w:rPr>
          <w:vertAlign w:val="superscript"/>
        </w:rPr>
        <w:t>1</w:t>
      </w:r>
      <w:r w:rsidRPr="00821BE4">
        <w:t xml:space="preserve"> for</w:t>
      </w:r>
      <w:r w:rsidRPr="00821BE4">
        <w:br/>
        <w:t>the broadcasting-satellite service in the frequency bands</w:t>
      </w:r>
      <w:r w:rsidRPr="00821BE4">
        <w:br/>
        <w:t>11.7-12.2 GHz (in Region 3), 11.7-12.5 GHz (in Region 1)</w:t>
      </w:r>
      <w:r w:rsidRPr="00821BE4">
        <w:br/>
        <w:t>         and 12.2-12.7 GHz (in Region 2)</w:t>
      </w:r>
      <w:r>
        <w:rPr>
          <w:b w:val="0"/>
          <w:bCs/>
          <w:color w:val="000000"/>
          <w:sz w:val="16"/>
        </w:rPr>
        <w:t>  </w:t>
      </w:r>
      <w:r w:rsidRPr="00D41CE2">
        <w:rPr>
          <w:b w:val="0"/>
          <w:bCs/>
          <w:color w:val="000000"/>
          <w:sz w:val="16"/>
        </w:rPr>
        <w:t>  </w:t>
      </w:r>
      <w:r w:rsidRPr="00D41CE2">
        <w:rPr>
          <w:rFonts w:ascii="Times New Roman"/>
          <w:b w:val="0"/>
          <w:bCs/>
          <w:color w:val="000000"/>
          <w:sz w:val="16"/>
        </w:rPr>
        <w:t>(</w:t>
      </w:r>
      <w:r>
        <w:rPr>
          <w:rFonts w:ascii="Times New Roman"/>
          <w:b w:val="0"/>
          <w:bCs/>
          <w:color w:val="000000"/>
          <w:sz w:val="16"/>
        </w:rPr>
        <w:t>WRC</w:t>
      </w:r>
      <w:r>
        <w:rPr>
          <w:rFonts w:ascii="Times New Roman"/>
          <w:b w:val="0"/>
          <w:bCs/>
          <w:color w:val="000000"/>
          <w:sz w:val="16"/>
        </w:rPr>
        <w:noBreakHyphen/>
      </w:r>
      <w:r w:rsidRPr="00D41CE2">
        <w:rPr>
          <w:rFonts w:ascii="Times New Roman"/>
          <w:b w:val="0"/>
          <w:bCs/>
          <w:color w:val="000000"/>
          <w:sz w:val="16"/>
        </w:rPr>
        <w:t>03)</w:t>
      </w:r>
      <w:bookmarkEnd w:id="10"/>
      <w:bookmarkEnd w:id="11"/>
    </w:p>
    <w:p w14:paraId="3D985BA3" w14:textId="77777777" w:rsidR="006C04ED" w:rsidRPr="002A23C2" w:rsidRDefault="000F5312" w:rsidP="001530B7">
      <w:pPr>
        <w:pStyle w:val="AppArtNo"/>
        <w:rPr>
          <w:lang w:val="en-US"/>
        </w:rPr>
      </w:pPr>
      <w:proofErr w:type="gramStart"/>
      <w:r w:rsidRPr="002A23C2">
        <w:rPr>
          <w:lang w:val="en-US"/>
        </w:rPr>
        <w:t>ARTICLE  4</w:t>
      </w:r>
      <w:proofErr w:type="gramEnd"/>
      <w:r w:rsidRPr="008D640A">
        <w:rPr>
          <w:sz w:val="16"/>
          <w:szCs w:val="16"/>
          <w:lang w:val="en-US"/>
        </w:rPr>
        <w:t>     (Rev.WRC</w:t>
      </w:r>
      <w:r w:rsidRPr="008D640A">
        <w:rPr>
          <w:sz w:val="16"/>
          <w:szCs w:val="16"/>
          <w:lang w:val="en-US"/>
        </w:rPr>
        <w:noBreakHyphen/>
      </w:r>
      <w:r>
        <w:rPr>
          <w:sz w:val="16"/>
          <w:szCs w:val="16"/>
          <w:lang w:val="en-US"/>
        </w:rPr>
        <w:t>15</w:t>
      </w:r>
      <w:r w:rsidRPr="008D640A">
        <w:rPr>
          <w:sz w:val="16"/>
          <w:szCs w:val="16"/>
          <w:lang w:val="en-US"/>
        </w:rPr>
        <w:t>)</w:t>
      </w:r>
    </w:p>
    <w:p w14:paraId="190062DF" w14:textId="77777777" w:rsidR="006C04ED" w:rsidRDefault="000F5312" w:rsidP="001F0862">
      <w:pPr>
        <w:pStyle w:val="AppArttitle"/>
      </w:pPr>
      <w:r>
        <w:t xml:space="preserve">Procedures for modifications to the Region 2 Plan or </w:t>
      </w:r>
      <w:r>
        <w:br/>
        <w:t xml:space="preserve">for additional uses in Regions 1 and </w:t>
      </w:r>
      <w:r w:rsidR="007E1932">
        <w:t>3</w:t>
      </w:r>
      <w:r w:rsidRPr="007E1932">
        <w:rPr>
          <w:vertAlign w:val="superscript"/>
        </w:rPr>
        <w:t>3</w:t>
      </w:r>
    </w:p>
    <w:p w14:paraId="3EDDB2A5" w14:textId="77777777" w:rsidR="006C04ED" w:rsidRDefault="000F5312" w:rsidP="001F0862">
      <w:pPr>
        <w:pStyle w:val="Heading2"/>
      </w:pPr>
      <w:r>
        <w:t>4.1</w:t>
      </w:r>
      <w:r>
        <w:tab/>
        <w:t>Provisions applicable to Regions 1 and 3</w:t>
      </w:r>
    </w:p>
    <w:p w14:paraId="5A1B2F2B" w14:textId="4C4144B9" w:rsidR="00B0671D" w:rsidRDefault="007E1932">
      <w:pPr>
        <w:pStyle w:val="Proposal"/>
      </w:pPr>
      <w:r>
        <w:t>MOD</w:t>
      </w:r>
      <w:r>
        <w:tab/>
        <w:t>EUR/</w:t>
      </w:r>
      <w:r w:rsidR="000E4EEA">
        <w:t>16</w:t>
      </w:r>
      <w:r w:rsidR="000F5312">
        <w:t>A22A7/1</w:t>
      </w:r>
    </w:p>
    <w:p w14:paraId="5FED6C8C" w14:textId="77777777" w:rsidR="006C04ED" w:rsidRPr="00F90A20" w:rsidRDefault="000F5312" w:rsidP="001F0862">
      <w:pPr>
        <w:rPr>
          <w:lang w:val="en-US"/>
        </w:rPr>
      </w:pPr>
      <w:r w:rsidRPr="00D52B1A">
        <w:rPr>
          <w:rStyle w:val="Provsplit"/>
        </w:rPr>
        <w:t>4.1.24</w:t>
      </w:r>
      <w:r w:rsidRPr="00F90A20">
        <w:tab/>
        <w:t>No assignment in the List shall have a period of operation exceeding 15 years, counted from the date of bringing into use, or 2</w:t>
      </w:r>
      <w:r>
        <w:t> </w:t>
      </w:r>
      <w:r w:rsidRPr="00F90A20">
        <w:t>June</w:t>
      </w:r>
      <w:r>
        <w:t> </w:t>
      </w:r>
      <w:r w:rsidRPr="00F90A20">
        <w:t>2000, whichever is later. Upon request by the responsible administration received by the Bureau at the latest three years before the expiry of this period, this period may be extended by up to 15 years, on condition that all the characteristics of the assignment remain unchanged.</w:t>
      </w:r>
      <w:ins w:id="12" w:author="CEPT Coordinator" w:date="2019-05-30T19:26:00Z">
        <w:r w:rsidR="000B052E">
          <w:rPr>
            <w:rStyle w:val="FootnoteReference"/>
          </w:rPr>
          <w:footnoteReference w:id="2"/>
        </w:r>
      </w:ins>
      <w:ins w:id="15" w:author="CEPT Coordinator" w:date="2019-07-24T14:48:00Z">
        <w:r w:rsidR="00D52B1A" w:rsidRPr="00D52B1A">
          <w:rPr>
            <w:sz w:val="16"/>
          </w:rPr>
          <w:t xml:space="preserve"> </w:t>
        </w:r>
        <w:r w:rsidR="00D52B1A" w:rsidRPr="00672737">
          <w:rPr>
            <w:sz w:val="16"/>
          </w:rPr>
          <w:t>     (</w:t>
        </w:r>
        <w:r w:rsidR="00D52B1A">
          <w:rPr>
            <w:sz w:val="16"/>
          </w:rPr>
          <w:t>WRC</w:t>
        </w:r>
        <w:r w:rsidR="00D52B1A">
          <w:rPr>
            <w:sz w:val="16"/>
          </w:rPr>
          <w:noBreakHyphen/>
          <w:t>19)</w:t>
        </w:r>
      </w:ins>
    </w:p>
    <w:p w14:paraId="326A0E3A" w14:textId="77777777" w:rsidR="00B0671D" w:rsidDel="000F205A" w:rsidRDefault="00B0671D">
      <w:pPr>
        <w:rPr>
          <w:del w:id="16" w:author="CEPT Coordinator" w:date="2019-06-29T15:56:00Z"/>
        </w:rPr>
        <w:sectPr w:rsidR="00B0671D" w:rsidDel="000F205A">
          <w:headerReference w:type="default" r:id="rId14"/>
          <w:footerReference w:type="even" r:id="rId15"/>
          <w:footerReference w:type="default" r:id="rId16"/>
          <w:footerReference w:type="first" r:id="rId17"/>
          <w:footnotePr>
            <w:numFmt w:val="lowerLetter"/>
          </w:footnotePr>
          <w:type w:val="continuous"/>
          <w:pgSz w:w="12240" w:h="15840"/>
          <w:pgMar w:top="1440" w:right="1440" w:bottom="1440" w:left="1440" w:header="720" w:footer="720" w:gutter="0"/>
          <w:cols w:space="720"/>
        </w:sectPr>
      </w:pPr>
    </w:p>
    <w:p w14:paraId="29B098F8" w14:textId="77777777" w:rsidR="00B0671D" w:rsidRDefault="000F5312">
      <w:pPr>
        <w:pStyle w:val="Reasons"/>
      </w:pPr>
      <w:r>
        <w:rPr>
          <w:b/>
        </w:rPr>
        <w:lastRenderedPageBreak/>
        <w:t>Reasons:</w:t>
      </w:r>
      <w:r>
        <w:tab/>
      </w:r>
      <w:r w:rsidR="00833B8A">
        <w:t>Introduction of an obligat</w:t>
      </w:r>
      <w:r w:rsidR="006C173E">
        <w:t>ion to the Bureau to send a rem</w:t>
      </w:r>
      <w:r w:rsidR="00833B8A">
        <w:t>inder at least 30 days before the deadline for the request for extension of the period of operation of the frequency assignment in the Regions 1 and 3 List would benefit</w:t>
      </w:r>
      <w:r w:rsidR="006C173E">
        <w:t xml:space="preserve"> all concerned administrations to apply the provisions of </w:t>
      </w:r>
      <w:r w:rsidR="006C173E" w:rsidRPr="006C173E">
        <w:t xml:space="preserve">§ 4.1.24 of RR Appendices </w:t>
      </w:r>
      <w:r w:rsidR="006C173E" w:rsidRPr="006C173E">
        <w:rPr>
          <w:b/>
        </w:rPr>
        <w:t>30</w:t>
      </w:r>
      <w:r w:rsidR="006C173E" w:rsidRPr="006C173E">
        <w:t xml:space="preserve"> and </w:t>
      </w:r>
      <w:r w:rsidR="006C173E" w:rsidRPr="006C173E">
        <w:rPr>
          <w:b/>
        </w:rPr>
        <w:t>30A</w:t>
      </w:r>
      <w:r w:rsidR="006C173E" w:rsidRPr="006C173E">
        <w:t xml:space="preserve"> in due time</w:t>
      </w:r>
      <w:r w:rsidR="006C173E">
        <w:t>.</w:t>
      </w:r>
    </w:p>
    <w:p w14:paraId="76E92A06" w14:textId="77777777" w:rsidR="006C04ED" w:rsidRPr="003705ED" w:rsidRDefault="000F5312" w:rsidP="00D52B1A">
      <w:pPr>
        <w:pStyle w:val="AppendixNo"/>
        <w:rPr>
          <w:lang w:val="en-US"/>
        </w:rPr>
      </w:pPr>
      <w:bookmarkStart w:id="25" w:name="_Toc454787482"/>
      <w:r w:rsidRPr="003705ED">
        <w:rPr>
          <w:lang w:val="en-US"/>
        </w:rPr>
        <w:t xml:space="preserve">APPENDIX </w:t>
      </w:r>
      <w:r w:rsidRPr="00ED18A7">
        <w:rPr>
          <w:rStyle w:val="href"/>
        </w:rPr>
        <w:t>30A</w:t>
      </w:r>
      <w:r w:rsidRPr="003705ED">
        <w:rPr>
          <w:lang w:val="en-US"/>
        </w:rPr>
        <w:t> (</w:t>
      </w:r>
      <w:r w:rsidRPr="00354DCE">
        <w:t>REV</w:t>
      </w:r>
      <w:r w:rsidRPr="003705ED">
        <w:rPr>
          <w:lang w:val="en-US"/>
        </w:rPr>
        <w:t>.</w:t>
      </w:r>
      <w:r>
        <w:rPr>
          <w:lang w:val="en-US"/>
        </w:rPr>
        <w:t>WRC</w:t>
      </w:r>
      <w:r>
        <w:rPr>
          <w:lang w:val="en-US"/>
        </w:rPr>
        <w:noBreakHyphen/>
        <w:t>15</w:t>
      </w:r>
      <w:r w:rsidRPr="003705ED">
        <w:rPr>
          <w:lang w:val="en-US"/>
        </w:rPr>
        <w:t>)</w:t>
      </w:r>
      <w:bookmarkEnd w:id="25"/>
      <w:r w:rsidR="007E1932" w:rsidRPr="007E1932">
        <w:rPr>
          <w:color w:val="000000"/>
          <w:vertAlign w:val="superscript"/>
        </w:rPr>
        <w:t>*</w:t>
      </w:r>
    </w:p>
    <w:p w14:paraId="69FE1067" w14:textId="77777777" w:rsidR="006C04ED" w:rsidRPr="008C356D" w:rsidRDefault="000F5312" w:rsidP="001F0862">
      <w:pPr>
        <w:pStyle w:val="Appendixtitle"/>
        <w:rPr>
          <w:b w:val="0"/>
          <w:bCs/>
          <w:sz w:val="16"/>
          <w:lang w:val="en-US"/>
        </w:rPr>
      </w:pPr>
      <w:bookmarkStart w:id="26" w:name="_Toc330560563"/>
      <w:bookmarkStart w:id="27" w:name="_Toc454787483"/>
      <w:r w:rsidRPr="008C356D">
        <w:rPr>
          <w:lang w:val="en-US"/>
        </w:rPr>
        <w:t>Provisions and associated Plans and List</w:t>
      </w:r>
      <w:r w:rsidR="007E1932" w:rsidRPr="007E1932">
        <w:rPr>
          <w:rFonts w:asciiTheme="majorBidi" w:hAnsiTheme="majorBidi" w:cstheme="majorBidi"/>
          <w:b w:val="0"/>
          <w:bCs/>
          <w:color w:val="000000"/>
          <w:vertAlign w:val="superscript"/>
          <w:lang w:val="en-US"/>
        </w:rPr>
        <w:t>1</w:t>
      </w:r>
      <w:r w:rsidRPr="008C356D">
        <w:rPr>
          <w:lang w:val="en-US"/>
        </w:rPr>
        <w:t xml:space="preserve">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007E1932" w:rsidRPr="007E1932">
        <w:rPr>
          <w:rFonts w:asciiTheme="majorBidi" w:hAnsiTheme="majorBidi" w:cstheme="majorBidi"/>
          <w:b w:val="0"/>
          <w:bCs/>
          <w:color w:val="000000"/>
          <w:vertAlign w:val="superscript"/>
          <w:lang w:val="en-US"/>
        </w:rPr>
        <w:t>2</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 w:val="0"/>
          <w:bCs/>
          <w:sz w:val="16"/>
          <w:lang w:val="en-US"/>
        </w:rPr>
        <w:t>     (</w:t>
      </w:r>
      <w:r>
        <w:rPr>
          <w:rFonts w:asciiTheme="majorBidi" w:hAnsiTheme="majorBidi" w:cstheme="majorBidi"/>
          <w:b w:val="0"/>
          <w:bCs/>
          <w:sz w:val="16"/>
          <w:lang w:val="en-US"/>
        </w:rPr>
        <w:t>WRC</w:t>
      </w:r>
      <w:r>
        <w:rPr>
          <w:rFonts w:asciiTheme="majorBidi" w:hAnsiTheme="majorBidi" w:cstheme="majorBidi"/>
          <w:b w:val="0"/>
          <w:bCs/>
          <w:sz w:val="16"/>
          <w:lang w:val="en-US"/>
        </w:rPr>
        <w:noBreakHyphen/>
      </w:r>
      <w:r w:rsidRPr="00D92A15">
        <w:rPr>
          <w:rFonts w:asciiTheme="majorBidi" w:hAnsiTheme="majorBidi" w:cstheme="majorBidi"/>
          <w:b w:val="0"/>
          <w:bCs/>
          <w:sz w:val="16"/>
          <w:lang w:val="en-US"/>
        </w:rPr>
        <w:t>03)</w:t>
      </w:r>
      <w:bookmarkEnd w:id="26"/>
      <w:bookmarkEnd w:id="27"/>
    </w:p>
    <w:p w14:paraId="52C832BB" w14:textId="77777777" w:rsidR="006C04ED" w:rsidRPr="00755316" w:rsidRDefault="000F5312" w:rsidP="007E077B">
      <w:pPr>
        <w:pStyle w:val="AppArtNo"/>
        <w:tabs>
          <w:tab w:val="clear" w:pos="1134"/>
          <w:tab w:val="clear" w:pos="1871"/>
          <w:tab w:val="clear" w:pos="2268"/>
          <w:tab w:val="left" w:pos="1418"/>
        </w:tabs>
        <w:rPr>
          <w:sz w:val="16"/>
          <w:szCs w:val="16"/>
        </w:rPr>
      </w:pPr>
      <w:r w:rsidRPr="00755316">
        <w:t>ARTICLE 4</w:t>
      </w:r>
      <w:r w:rsidRPr="00755316">
        <w:rPr>
          <w:sz w:val="16"/>
          <w:szCs w:val="16"/>
        </w:rPr>
        <w:t>     (Rev.WRC</w:t>
      </w:r>
      <w:r w:rsidRPr="00755316">
        <w:rPr>
          <w:sz w:val="16"/>
          <w:szCs w:val="16"/>
        </w:rPr>
        <w:noBreakHyphen/>
        <w:t>15)</w:t>
      </w:r>
    </w:p>
    <w:p w14:paraId="654F1EAD" w14:textId="77777777" w:rsidR="006C04ED" w:rsidRPr="00755316" w:rsidRDefault="000F5312" w:rsidP="007E077B">
      <w:pPr>
        <w:pStyle w:val="AppArttitle"/>
      </w:pPr>
      <w:r w:rsidRPr="00755316">
        <w:t xml:space="preserve">Procedures for modifications to the Region 2 feeder-link Plan </w:t>
      </w:r>
      <w:r w:rsidRPr="00755316">
        <w:br/>
        <w:t>or for additional uses in Regions 1 and 3</w:t>
      </w:r>
    </w:p>
    <w:p w14:paraId="2758BE85" w14:textId="77777777" w:rsidR="006C04ED" w:rsidRPr="00755316" w:rsidRDefault="000F5312" w:rsidP="007E077B">
      <w:pPr>
        <w:pStyle w:val="Heading2"/>
      </w:pPr>
      <w:r w:rsidRPr="00755316">
        <w:t>4.1</w:t>
      </w:r>
      <w:r w:rsidRPr="00755316">
        <w:tab/>
        <w:t>Provisions applicable to Regions 1 and 3</w:t>
      </w:r>
    </w:p>
    <w:p w14:paraId="1291CED5" w14:textId="48753004" w:rsidR="00B0671D" w:rsidRDefault="007E1932">
      <w:pPr>
        <w:pStyle w:val="Proposal"/>
      </w:pPr>
      <w:r>
        <w:t>MOD</w:t>
      </w:r>
      <w:r>
        <w:tab/>
        <w:t>EUR/</w:t>
      </w:r>
      <w:r w:rsidR="000E4EEA">
        <w:t>16</w:t>
      </w:r>
      <w:r w:rsidR="000F5312">
        <w:t>A22A7/2</w:t>
      </w:r>
    </w:p>
    <w:p w14:paraId="7EB88509" w14:textId="77777777" w:rsidR="006C04ED" w:rsidRDefault="000F5312" w:rsidP="001F0862">
      <w:r w:rsidRPr="00E32DCC">
        <w:rPr>
          <w:rStyle w:val="Provsplit"/>
        </w:rPr>
        <w:t>4.1.24</w:t>
      </w:r>
      <w:r>
        <w:tab/>
        <w:t>No assignment in the feeder-link List shall have a period of operation exceeding 15 years, counted from the date of bringing into use, or 2 June 2000, whichever is later. Upon request by the responsible administration received by the Bureau at the latest three years before the expiry of this period, this period may be extended by up to 15 years, on condition that all the characteristics of the assignment remain unchanged.</w:t>
      </w:r>
      <w:ins w:id="28" w:author="CEPT Coordinator" w:date="2019-05-30T19:28:00Z">
        <w:r w:rsidR="000B052E">
          <w:rPr>
            <w:rStyle w:val="FootnoteReference"/>
          </w:rPr>
          <w:footnoteReference w:id="3"/>
        </w:r>
      </w:ins>
      <w:r w:rsidRPr="00672737">
        <w:rPr>
          <w:sz w:val="16"/>
        </w:rPr>
        <w:t>     (</w:t>
      </w:r>
      <w:r>
        <w:rPr>
          <w:sz w:val="16"/>
        </w:rPr>
        <w:t>WRC</w:t>
      </w:r>
      <w:r>
        <w:rPr>
          <w:sz w:val="16"/>
        </w:rPr>
        <w:noBreakHyphen/>
      </w:r>
      <w:del w:id="31" w:author="CEPT Coordinator" w:date="2019-05-30T19:26:00Z">
        <w:r w:rsidDel="000B052E">
          <w:rPr>
            <w:sz w:val="16"/>
          </w:rPr>
          <w:delText>03</w:delText>
        </w:r>
      </w:del>
      <w:ins w:id="32" w:author="CEPT Coordinator" w:date="2019-05-30T19:26:00Z">
        <w:r w:rsidR="000B052E">
          <w:rPr>
            <w:sz w:val="16"/>
          </w:rPr>
          <w:t>19</w:t>
        </w:r>
      </w:ins>
      <w:r>
        <w:rPr>
          <w:sz w:val="16"/>
        </w:rPr>
        <w:t>)</w:t>
      </w:r>
    </w:p>
    <w:p w14:paraId="07D4AB4D" w14:textId="77777777" w:rsidR="00B0671D" w:rsidRDefault="000F5312">
      <w:pPr>
        <w:pStyle w:val="Reasons"/>
      </w:pPr>
      <w:r>
        <w:rPr>
          <w:b/>
        </w:rPr>
        <w:t>Reasons:</w:t>
      </w:r>
      <w:r>
        <w:tab/>
      </w:r>
      <w:r w:rsidR="006C173E" w:rsidRPr="006C173E">
        <w:t xml:space="preserve">Introduction of an obligation to the Bureau to send a reminder at least 30 days before the deadline for the request for extension of the period of operation of the frequency assignment in the Regions 1 and 3 List would benefit all concerned administrations to apply the provisions of § 4.1.24 of RR Appendices </w:t>
      </w:r>
      <w:r w:rsidR="006C173E" w:rsidRPr="006C173E">
        <w:rPr>
          <w:b/>
        </w:rPr>
        <w:t>30</w:t>
      </w:r>
      <w:r w:rsidR="006C173E" w:rsidRPr="006C173E">
        <w:t xml:space="preserve"> and </w:t>
      </w:r>
      <w:r w:rsidR="006C173E" w:rsidRPr="006C173E">
        <w:rPr>
          <w:b/>
        </w:rPr>
        <w:t>30A</w:t>
      </w:r>
      <w:r w:rsidR="006C173E" w:rsidRPr="006C173E">
        <w:t xml:space="preserve"> in due time.</w:t>
      </w:r>
    </w:p>
    <w:p w14:paraId="04BC545C" w14:textId="77777777" w:rsidR="006C173E" w:rsidRDefault="006C173E">
      <w:pPr>
        <w:pStyle w:val="Reasons"/>
      </w:pPr>
    </w:p>
    <w:sectPr w:rsidR="006C173E">
      <w:headerReference w:type="default" r:id="rId18"/>
      <w:footerReference w:type="even" r:id="rId19"/>
      <w:footerReference w:type="default" r:id="rId20"/>
      <w:footerReference w:type="first" r:id="rId21"/>
      <w:footnotePr>
        <w:numFmt w:val="lowerLetter"/>
      </w:footnotePr>
      <w:type w:val="continuous"/>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EE603" w14:textId="77777777" w:rsidR="003E45E9" w:rsidRDefault="003E45E9">
      <w:r>
        <w:separator/>
      </w:r>
    </w:p>
  </w:endnote>
  <w:endnote w:type="continuationSeparator" w:id="0">
    <w:p w14:paraId="5AA4B33F" w14:textId="77777777" w:rsidR="003E45E9" w:rsidRDefault="003E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D2F15" w14:textId="77777777" w:rsidR="00E45D05" w:rsidRDefault="00E45D05">
    <w:pPr>
      <w:framePr w:wrap="around" w:vAnchor="text" w:hAnchor="margin" w:xAlign="right" w:y="1"/>
    </w:pPr>
    <w:r>
      <w:fldChar w:fldCharType="begin"/>
    </w:r>
    <w:r>
      <w:instrText xml:space="preserve">PAGE  </w:instrText>
    </w:r>
    <w:r>
      <w:fldChar w:fldCharType="end"/>
    </w:r>
  </w:p>
  <w:p w14:paraId="1BE401FC" w14:textId="6392D196"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17" w:author="mendas zeljko" w:date="2019-06-18T11:39:00Z">
      <w:r w:rsidR="00B44C1B">
        <w:rPr>
          <w:noProof/>
          <w:lang w:val="en-US"/>
        </w:rPr>
        <w:t>C:\ECPs for the agenda item 9.2\Final docs\R16-WRC19-C-5375!A22-A7!MSW-E.docx</w:t>
      </w:r>
    </w:ins>
    <w:del w:id="18" w:author="mendas zeljko" w:date="2019-06-18T11:38:00Z">
      <w:r w:rsidR="005F04D8" w:rsidDel="00B44C1B">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0E4EEA">
      <w:rPr>
        <w:noProof/>
      </w:rPr>
      <w:t>27.08.19</w:t>
    </w:r>
    <w:r>
      <w:fldChar w:fldCharType="end"/>
    </w:r>
    <w:r w:rsidRPr="0041348E">
      <w:rPr>
        <w:lang w:val="en-US"/>
      </w:rPr>
      <w:tab/>
    </w:r>
    <w:r>
      <w:fldChar w:fldCharType="begin"/>
    </w:r>
    <w:r>
      <w:instrText xml:space="preserve"> PRINTDATE \@ DD.MM.YY </w:instrText>
    </w:r>
    <w:r>
      <w:fldChar w:fldCharType="separate"/>
    </w:r>
    <w:ins w:id="19" w:author="mendas zeljko" w:date="2019-06-18T11:39:00Z">
      <w:r w:rsidR="00B44C1B">
        <w:rPr>
          <w:noProof/>
        </w:rPr>
        <w:t>18.06.19</w:t>
      </w:r>
    </w:ins>
    <w:del w:id="20" w:author="mendas zeljko" w:date="2019-06-18T11:39:00Z">
      <w:r w:rsidR="00B44C1B" w:rsidDel="00B44C1B">
        <w:rPr>
          <w:noProof/>
        </w:rPr>
        <w:delText>10.02.17</w:delText>
      </w:r>
    </w:del>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EA525" w14:textId="28780401" w:rsidR="00E45D05" w:rsidRDefault="00E45D05" w:rsidP="00A30305">
    <w:pPr>
      <w:pStyle w:val="Footer"/>
    </w:pPr>
    <w:r>
      <w:fldChar w:fldCharType="begin"/>
    </w:r>
    <w:r w:rsidRPr="0041348E">
      <w:rPr>
        <w:lang w:val="en-US"/>
      </w:rPr>
      <w:instrText xml:space="preserve"> FILENAME \p  \* MERGEFORMAT </w:instrText>
    </w:r>
    <w:r>
      <w:fldChar w:fldCharType="separate"/>
    </w:r>
    <w:r w:rsidR="007E1932">
      <w:rPr>
        <w:lang w:val="en-US"/>
      </w:rPr>
      <w:t>C:\ECPs for the agenda item 9.2\Final docs Rev2\ECP on 9.2 - Addendum 7.docx</w:t>
    </w:r>
    <w:r>
      <w:fldChar w:fldCharType="end"/>
    </w:r>
    <w:r w:rsidRPr="0041348E">
      <w:rPr>
        <w:lang w:val="en-US"/>
      </w:rPr>
      <w:tab/>
    </w:r>
    <w:r>
      <w:fldChar w:fldCharType="begin"/>
    </w:r>
    <w:r>
      <w:instrText xml:space="preserve"> SAVEDATE \@ DD.MM.YY </w:instrText>
    </w:r>
    <w:r>
      <w:fldChar w:fldCharType="separate"/>
    </w:r>
    <w:r w:rsidR="000E4EEA">
      <w:t>27.08.19</w:t>
    </w:r>
    <w:r>
      <w:fldChar w:fldCharType="end"/>
    </w:r>
    <w:r w:rsidRPr="0041348E">
      <w:rPr>
        <w:lang w:val="en-US"/>
      </w:rPr>
      <w:tab/>
    </w:r>
    <w:r>
      <w:fldChar w:fldCharType="begin"/>
    </w:r>
    <w:r>
      <w:instrText xml:space="preserve"> PRINTDATE \@ DD.MM.YY </w:instrText>
    </w:r>
    <w:r>
      <w:fldChar w:fldCharType="separate"/>
    </w:r>
    <w:r w:rsidR="00B44C1B">
      <w:t>18.06.19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C957D" w14:textId="694C6224"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ins w:id="21" w:author="mendas zeljko" w:date="2019-06-18T11:39:00Z">
      <w:r w:rsidR="00B44C1B">
        <w:rPr>
          <w:lang w:val="en-US"/>
        </w:rPr>
        <w:t>C:\ECPs for the agenda item 9.2\Final docs\R16-WRC19-C-5375!A22-A7!MSW-E.docx</w:t>
      </w:r>
    </w:ins>
    <w:del w:id="22" w:author="mendas zeljko" w:date="2019-06-18T11:38:00Z">
      <w:r w:rsidR="005F04D8" w:rsidDel="00B44C1B">
        <w:rPr>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0E4EEA">
      <w:t>27.08.19</w:t>
    </w:r>
    <w:r>
      <w:fldChar w:fldCharType="end"/>
    </w:r>
    <w:r w:rsidRPr="0041348E">
      <w:rPr>
        <w:lang w:val="en-US"/>
      </w:rPr>
      <w:tab/>
    </w:r>
    <w:r>
      <w:fldChar w:fldCharType="begin"/>
    </w:r>
    <w:r>
      <w:instrText xml:space="preserve"> PRINTDATE \@ DD.MM.YY </w:instrText>
    </w:r>
    <w:r>
      <w:fldChar w:fldCharType="separate"/>
    </w:r>
    <w:ins w:id="23" w:author="mendas zeljko" w:date="2019-06-18T11:39:00Z">
      <w:r w:rsidR="00B44C1B">
        <w:t>18.06.19</w:t>
      </w:r>
    </w:ins>
    <w:del w:id="24" w:author="mendas zeljko" w:date="2019-06-18T11:39:00Z">
      <w:r w:rsidR="00B44C1B" w:rsidDel="00B44C1B">
        <w:delText>10.02.17</w:delText>
      </w:r>
    </w:del>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D4A92" w14:textId="77777777" w:rsidR="00E45D05" w:rsidRDefault="00E45D05">
    <w:pPr>
      <w:framePr w:wrap="around" w:vAnchor="text" w:hAnchor="margin" w:xAlign="right" w:y="1"/>
    </w:pPr>
    <w:r>
      <w:fldChar w:fldCharType="begin"/>
    </w:r>
    <w:r>
      <w:instrText xml:space="preserve">PAGE  </w:instrText>
    </w:r>
    <w:r>
      <w:fldChar w:fldCharType="end"/>
    </w:r>
  </w:p>
  <w:p w14:paraId="5D2298FB" w14:textId="6611D96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36" w:author="mendas zeljko" w:date="2019-06-18T11:39:00Z">
      <w:r w:rsidR="00B44C1B">
        <w:rPr>
          <w:noProof/>
          <w:lang w:val="en-US"/>
        </w:rPr>
        <w:t>C:\ECPs for the agenda item 9.2\Final docs\R16-WRC19-C-5375!A22-A7!MSW-E.docx</w:t>
      </w:r>
    </w:ins>
    <w:del w:id="37" w:author="mendas zeljko" w:date="2019-06-18T11:38:00Z">
      <w:r w:rsidR="005F04D8" w:rsidDel="00B44C1B">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0E4EEA">
      <w:rPr>
        <w:noProof/>
      </w:rPr>
      <w:t>27.08.19</w:t>
    </w:r>
    <w:r>
      <w:fldChar w:fldCharType="end"/>
    </w:r>
    <w:r w:rsidRPr="0041348E">
      <w:rPr>
        <w:lang w:val="en-US"/>
      </w:rPr>
      <w:tab/>
    </w:r>
    <w:r>
      <w:fldChar w:fldCharType="begin"/>
    </w:r>
    <w:r>
      <w:instrText xml:space="preserve"> PRINTDATE \@ DD.MM.YY </w:instrText>
    </w:r>
    <w:r>
      <w:fldChar w:fldCharType="separate"/>
    </w:r>
    <w:ins w:id="38" w:author="mendas zeljko" w:date="2019-06-18T11:39:00Z">
      <w:r w:rsidR="00B44C1B">
        <w:rPr>
          <w:noProof/>
        </w:rPr>
        <w:t>18.06.19</w:t>
      </w:r>
    </w:ins>
    <w:del w:id="39" w:author="mendas zeljko" w:date="2019-06-18T11:39:00Z">
      <w:r w:rsidR="00B44C1B" w:rsidDel="00B44C1B">
        <w:rPr>
          <w:noProof/>
        </w:rPr>
        <w:delText>10.02.17</w:delText>
      </w:r>
    </w:del>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55439" w14:textId="38899047" w:rsidR="00E45D05" w:rsidRDefault="00E45D05" w:rsidP="00A30305">
    <w:pPr>
      <w:pStyle w:val="Footer"/>
    </w:pPr>
    <w:r>
      <w:fldChar w:fldCharType="begin"/>
    </w:r>
    <w:r w:rsidRPr="0041348E">
      <w:rPr>
        <w:lang w:val="en-US"/>
      </w:rPr>
      <w:instrText xml:space="preserve"> FILENAME \p  \* MERGEFORMAT </w:instrText>
    </w:r>
    <w:r>
      <w:fldChar w:fldCharType="separate"/>
    </w:r>
    <w:ins w:id="40" w:author="mendas zeljko" w:date="2019-06-18T11:39:00Z">
      <w:r w:rsidR="00B44C1B">
        <w:rPr>
          <w:lang w:val="en-US"/>
        </w:rPr>
        <w:t>C:\ECPs for the agenda item 9.2\Final docs\R16-WRC19-C-5375!A22-A7!MSW-E.docx</w:t>
      </w:r>
    </w:ins>
    <w:del w:id="41" w:author="mendas zeljko" w:date="2019-06-18T11:38:00Z">
      <w:r w:rsidR="005F04D8" w:rsidDel="00B44C1B">
        <w:rPr>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0E4EEA">
      <w:t>27.08.19</w:t>
    </w:r>
    <w:r>
      <w:fldChar w:fldCharType="end"/>
    </w:r>
    <w:r w:rsidRPr="0041348E">
      <w:rPr>
        <w:lang w:val="en-US"/>
      </w:rPr>
      <w:tab/>
    </w:r>
    <w:r>
      <w:fldChar w:fldCharType="begin"/>
    </w:r>
    <w:r>
      <w:instrText xml:space="preserve"> PRINTDATE \@ DD.MM.YY </w:instrText>
    </w:r>
    <w:r>
      <w:fldChar w:fldCharType="separate"/>
    </w:r>
    <w:ins w:id="42" w:author="mendas zeljko" w:date="2019-06-18T11:39:00Z">
      <w:r w:rsidR="00B44C1B">
        <w:t>18.06.19</w:t>
      </w:r>
    </w:ins>
    <w:del w:id="43" w:author="mendas zeljko" w:date="2019-06-18T11:39:00Z">
      <w:r w:rsidR="00B44C1B" w:rsidDel="00B44C1B">
        <w:delText>10.02.17</w:delText>
      </w:r>
    </w:del>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A92A33" w14:textId="38E471B5"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0F205A">
      <w:rPr>
        <w:lang w:val="en-US"/>
      </w:rPr>
      <w:t>C:\ECPs for the agenda item 9.2\Final docs Rev2\ECP on 9.2 - Addendum 7.docx</w:t>
    </w:r>
    <w:r>
      <w:fldChar w:fldCharType="end"/>
    </w:r>
    <w:r w:rsidRPr="0041348E">
      <w:rPr>
        <w:lang w:val="en-US"/>
      </w:rPr>
      <w:tab/>
    </w:r>
    <w:r>
      <w:fldChar w:fldCharType="begin"/>
    </w:r>
    <w:r>
      <w:instrText xml:space="preserve"> SAVEDATE \@ DD.MM.YY </w:instrText>
    </w:r>
    <w:r>
      <w:fldChar w:fldCharType="separate"/>
    </w:r>
    <w:r w:rsidR="000E4EEA">
      <w:t>27.08.19</w:t>
    </w:r>
    <w:r>
      <w:fldChar w:fldCharType="end"/>
    </w:r>
    <w:r w:rsidRPr="0041348E">
      <w:rPr>
        <w:lang w:val="en-US"/>
      </w:rPr>
      <w:tab/>
    </w:r>
    <w:r>
      <w:fldChar w:fldCharType="begin"/>
    </w:r>
    <w:r>
      <w:instrText xml:space="preserve"> PRINTDATE \@ DD.MM.YY </w:instrText>
    </w:r>
    <w:r>
      <w:fldChar w:fldCharType="separate"/>
    </w:r>
    <w:r w:rsidR="00B44C1B">
      <w:t>18.06.19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39D23" w14:textId="77777777" w:rsidR="003E45E9" w:rsidRDefault="003E45E9">
      <w:r>
        <w:rPr>
          <w:b/>
        </w:rPr>
        <w:t>_______________</w:t>
      </w:r>
    </w:p>
  </w:footnote>
  <w:footnote w:type="continuationSeparator" w:id="0">
    <w:p w14:paraId="52097493" w14:textId="77777777" w:rsidR="003E45E9" w:rsidRDefault="003E45E9">
      <w:r>
        <w:continuationSeparator/>
      </w:r>
    </w:p>
  </w:footnote>
  <w:footnote w:id="1">
    <w:p w14:paraId="66815ADC" w14:textId="77777777" w:rsidR="006C1544" w:rsidRPr="006C1544" w:rsidRDefault="000F5312">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 w:id="2">
    <w:p w14:paraId="0B879872" w14:textId="77777777" w:rsidR="000B052E" w:rsidRPr="00D52B1A" w:rsidRDefault="000B052E">
      <w:pPr>
        <w:pStyle w:val="FootnoteText"/>
        <w:rPr>
          <w:lang w:val="en-US"/>
        </w:rPr>
      </w:pPr>
      <w:ins w:id="13" w:author="CEPT Coordinator" w:date="2019-05-30T19:26:00Z">
        <w:r>
          <w:rPr>
            <w:rStyle w:val="FootnoteReference"/>
          </w:rPr>
          <w:footnoteRef/>
        </w:r>
        <w:r>
          <w:t xml:space="preserve"> </w:t>
        </w:r>
        <w:r>
          <w:rPr>
            <w:lang w:val="en-US"/>
          </w:rPr>
          <w:t>Unless the request has been received by the Bureau, it shall, no later than 30 days before the deadline of such a request, send a reminder to the notifying administration.</w:t>
        </w:r>
      </w:ins>
      <w:ins w:id="14" w:author="CEPT Coordinator" w:date="2019-07-24T14:48:00Z">
        <w:r w:rsidR="00D52B1A" w:rsidRPr="00D52B1A">
          <w:rPr>
            <w:sz w:val="16"/>
          </w:rPr>
          <w:t xml:space="preserve"> </w:t>
        </w:r>
        <w:r w:rsidR="00D52B1A" w:rsidRPr="00672737">
          <w:rPr>
            <w:sz w:val="16"/>
          </w:rPr>
          <w:t>     (</w:t>
        </w:r>
        <w:r w:rsidR="00D52B1A">
          <w:rPr>
            <w:sz w:val="16"/>
          </w:rPr>
          <w:t>WRC</w:t>
        </w:r>
        <w:r w:rsidR="00D52B1A">
          <w:rPr>
            <w:sz w:val="16"/>
          </w:rPr>
          <w:noBreakHyphen/>
          <w:t>19)</w:t>
        </w:r>
      </w:ins>
    </w:p>
  </w:footnote>
  <w:footnote w:id="3">
    <w:p w14:paraId="6BEFFDD1" w14:textId="77777777" w:rsidR="000B052E" w:rsidRPr="00D52B1A" w:rsidRDefault="000B052E">
      <w:pPr>
        <w:pStyle w:val="FootnoteText"/>
      </w:pPr>
      <w:ins w:id="29" w:author="CEPT Coordinator" w:date="2019-05-30T19:28:00Z">
        <w:r>
          <w:rPr>
            <w:rStyle w:val="FootnoteReference"/>
          </w:rPr>
          <w:footnoteRef/>
        </w:r>
        <w:r>
          <w:t xml:space="preserve"> </w:t>
        </w:r>
        <w:r w:rsidRPr="000B052E">
          <w:rPr>
            <w:lang w:val="en-US"/>
          </w:rPr>
          <w:t>Unless the request has been received by the Bureau, it shall, no later than 30 days before the deadline of such a request, send a reminder to the notifying administration.</w:t>
        </w:r>
      </w:ins>
      <w:ins w:id="30" w:author="CEPT Coordinator" w:date="2019-07-24T14:48:00Z">
        <w:r w:rsidR="00D52B1A" w:rsidRPr="00D52B1A">
          <w:rPr>
            <w:sz w:val="16"/>
          </w:rPr>
          <w:t xml:space="preserve"> </w:t>
        </w:r>
        <w:r w:rsidR="00D52B1A" w:rsidRPr="00672737">
          <w:rPr>
            <w:sz w:val="16"/>
          </w:rPr>
          <w:t>     (</w:t>
        </w:r>
        <w:r w:rsidR="00D52B1A">
          <w:rPr>
            <w:sz w:val="16"/>
          </w:rPr>
          <w:t>WRC</w:t>
        </w:r>
        <w:r w:rsidR="00D52B1A">
          <w:rPr>
            <w:sz w:val="16"/>
          </w:rPr>
          <w:noBreakHyphen/>
          <w:t>19)</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70932" w14:textId="77777777" w:rsidR="00E45D05" w:rsidRDefault="00A066F1" w:rsidP="00187BD9">
    <w:pPr>
      <w:pStyle w:val="Header"/>
    </w:pPr>
    <w:r>
      <w:fldChar w:fldCharType="begin"/>
    </w:r>
    <w:r>
      <w:instrText xml:space="preserve"> PAGE  \* MERGEFORMAT </w:instrText>
    </w:r>
    <w:r>
      <w:fldChar w:fldCharType="separate"/>
    </w:r>
    <w:r w:rsidR="000E4EEA">
      <w:rPr>
        <w:noProof/>
      </w:rPr>
      <w:t>1</w:t>
    </w:r>
    <w:r>
      <w:fldChar w:fldCharType="end"/>
    </w:r>
  </w:p>
  <w:p w14:paraId="0D389C08" w14:textId="167319E4" w:rsidR="00A066F1" w:rsidRPr="00A066F1" w:rsidRDefault="00187BD9" w:rsidP="00241FA2">
    <w:pPr>
      <w:pStyle w:val="Header"/>
    </w:pPr>
    <w:r>
      <w:t>CMR1</w:t>
    </w:r>
    <w:r w:rsidR="00202756">
      <w:t>9</w:t>
    </w:r>
    <w:r w:rsidR="00A066F1">
      <w:t>/</w:t>
    </w:r>
    <w:r w:rsidR="000E4EEA">
      <w:t>16</w:t>
    </w:r>
    <w:r w:rsidR="00EB55C6">
      <w:t>(Add.22</w:t>
    </w:r>
    <w:proofErr w:type="gramStart"/>
    <w:r w:rsidR="00EB55C6">
      <w:t>)(</w:t>
    </w:r>
    <w:proofErr w:type="gramEnd"/>
    <w:r w:rsidR="00EB55C6">
      <w:t>Add.7)</w:t>
    </w:r>
    <w:r>
      <w:t>-</w:t>
    </w:r>
    <w:r w:rsidR="004A26C4"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D33FC" w14:textId="77777777" w:rsidR="00E45D05" w:rsidRDefault="00A066F1" w:rsidP="00187BD9">
    <w:pPr>
      <w:pStyle w:val="Header"/>
    </w:pPr>
    <w:r>
      <w:fldChar w:fldCharType="begin"/>
    </w:r>
    <w:r>
      <w:instrText xml:space="preserve"> PAGE  \* MERGEFORMAT </w:instrText>
    </w:r>
    <w:r>
      <w:fldChar w:fldCharType="separate"/>
    </w:r>
    <w:r w:rsidR="00C82695">
      <w:rPr>
        <w:noProof/>
      </w:rPr>
      <w:t>2</w:t>
    </w:r>
    <w:r>
      <w:fldChar w:fldCharType="end"/>
    </w:r>
  </w:p>
  <w:p w14:paraId="77E01E3D" w14:textId="77777777" w:rsidR="00A066F1" w:rsidRPr="00A066F1" w:rsidRDefault="00187BD9" w:rsidP="00241FA2">
    <w:pPr>
      <w:pStyle w:val="Header"/>
    </w:pPr>
    <w:r>
      <w:t>CMR1</w:t>
    </w:r>
    <w:r w:rsidR="00202756">
      <w:t>9</w:t>
    </w:r>
    <w:r w:rsidR="00A066F1">
      <w:t>/</w:t>
    </w:r>
    <w:bookmarkStart w:id="33" w:name="OLE_LINK1"/>
    <w:bookmarkStart w:id="34" w:name="OLE_LINK2"/>
    <w:bookmarkStart w:id="35" w:name="OLE_LINK3"/>
    <w:r w:rsidR="00EB55C6">
      <w:t>5375(Add.22</w:t>
    </w:r>
    <w:proofErr w:type="gramStart"/>
    <w:r w:rsidR="00EB55C6">
      <w:t>)(</w:t>
    </w:r>
    <w:proofErr w:type="gramEnd"/>
    <w:r w:rsidR="00EB55C6">
      <w:t>Add.7)</w:t>
    </w:r>
    <w:bookmarkEnd w:id="33"/>
    <w:bookmarkEnd w:id="34"/>
    <w:bookmarkEnd w:id="35"/>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706C"/>
    <w:rsid w:val="000B052E"/>
    <w:rsid w:val="000D154B"/>
    <w:rsid w:val="000D2DAF"/>
    <w:rsid w:val="000E463E"/>
    <w:rsid w:val="000E4EEA"/>
    <w:rsid w:val="000F205A"/>
    <w:rsid w:val="000F5312"/>
    <w:rsid w:val="000F73FF"/>
    <w:rsid w:val="00114CF7"/>
    <w:rsid w:val="00116C7A"/>
    <w:rsid w:val="00123B68"/>
    <w:rsid w:val="00126F2E"/>
    <w:rsid w:val="00134496"/>
    <w:rsid w:val="00146F6F"/>
    <w:rsid w:val="00176C69"/>
    <w:rsid w:val="00187BD9"/>
    <w:rsid w:val="00190B55"/>
    <w:rsid w:val="001C3B5F"/>
    <w:rsid w:val="001D058F"/>
    <w:rsid w:val="002009EA"/>
    <w:rsid w:val="00202756"/>
    <w:rsid w:val="00202CA0"/>
    <w:rsid w:val="00216B6D"/>
    <w:rsid w:val="00241FA2"/>
    <w:rsid w:val="00271316"/>
    <w:rsid w:val="002B349C"/>
    <w:rsid w:val="002D58BE"/>
    <w:rsid w:val="00361B37"/>
    <w:rsid w:val="00377BD3"/>
    <w:rsid w:val="00384088"/>
    <w:rsid w:val="003852CE"/>
    <w:rsid w:val="0039169B"/>
    <w:rsid w:val="003A1351"/>
    <w:rsid w:val="003A7F8C"/>
    <w:rsid w:val="003B2284"/>
    <w:rsid w:val="003B532E"/>
    <w:rsid w:val="003D0F8B"/>
    <w:rsid w:val="003E0DB6"/>
    <w:rsid w:val="003E45E9"/>
    <w:rsid w:val="0041348E"/>
    <w:rsid w:val="00420873"/>
    <w:rsid w:val="00492075"/>
    <w:rsid w:val="004969AD"/>
    <w:rsid w:val="004A26C4"/>
    <w:rsid w:val="004B13CB"/>
    <w:rsid w:val="004C6B1F"/>
    <w:rsid w:val="004D26EA"/>
    <w:rsid w:val="004D2BFB"/>
    <w:rsid w:val="004D5D5C"/>
    <w:rsid w:val="004F3DC0"/>
    <w:rsid w:val="0050139F"/>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94F55"/>
    <w:rsid w:val="006A6E9B"/>
    <w:rsid w:val="006B7C2A"/>
    <w:rsid w:val="006C173E"/>
    <w:rsid w:val="006C23DA"/>
    <w:rsid w:val="006E3D45"/>
    <w:rsid w:val="0070607A"/>
    <w:rsid w:val="007149F9"/>
    <w:rsid w:val="00733A30"/>
    <w:rsid w:val="00745AEE"/>
    <w:rsid w:val="00750F10"/>
    <w:rsid w:val="007742CA"/>
    <w:rsid w:val="00790D70"/>
    <w:rsid w:val="007A6F1F"/>
    <w:rsid w:val="007D5320"/>
    <w:rsid w:val="007E1932"/>
    <w:rsid w:val="00800972"/>
    <w:rsid w:val="00804475"/>
    <w:rsid w:val="00811633"/>
    <w:rsid w:val="00814037"/>
    <w:rsid w:val="00833B8A"/>
    <w:rsid w:val="00841216"/>
    <w:rsid w:val="00842AF0"/>
    <w:rsid w:val="0086171E"/>
    <w:rsid w:val="00872FC8"/>
    <w:rsid w:val="008845D0"/>
    <w:rsid w:val="00884D60"/>
    <w:rsid w:val="008B43F2"/>
    <w:rsid w:val="008B6CFF"/>
    <w:rsid w:val="008E6F12"/>
    <w:rsid w:val="009274B4"/>
    <w:rsid w:val="00934EA2"/>
    <w:rsid w:val="00944A5C"/>
    <w:rsid w:val="00952A66"/>
    <w:rsid w:val="009B7C9A"/>
    <w:rsid w:val="009C56E5"/>
    <w:rsid w:val="009C7716"/>
    <w:rsid w:val="009E5FC8"/>
    <w:rsid w:val="009E687A"/>
    <w:rsid w:val="009F236F"/>
    <w:rsid w:val="00A066F1"/>
    <w:rsid w:val="00A141AF"/>
    <w:rsid w:val="00A16D29"/>
    <w:rsid w:val="00A257F7"/>
    <w:rsid w:val="00A30305"/>
    <w:rsid w:val="00A31D2D"/>
    <w:rsid w:val="00A4600A"/>
    <w:rsid w:val="00A538A6"/>
    <w:rsid w:val="00A54C25"/>
    <w:rsid w:val="00A710E7"/>
    <w:rsid w:val="00A7372E"/>
    <w:rsid w:val="00A93287"/>
    <w:rsid w:val="00A93B85"/>
    <w:rsid w:val="00A9682D"/>
    <w:rsid w:val="00AA0B18"/>
    <w:rsid w:val="00AA3C65"/>
    <w:rsid w:val="00AA625F"/>
    <w:rsid w:val="00AA666F"/>
    <w:rsid w:val="00AD7914"/>
    <w:rsid w:val="00B0671D"/>
    <w:rsid w:val="00B1704A"/>
    <w:rsid w:val="00B36A39"/>
    <w:rsid w:val="00B40888"/>
    <w:rsid w:val="00B44C1B"/>
    <w:rsid w:val="00B639E9"/>
    <w:rsid w:val="00B817CD"/>
    <w:rsid w:val="00B81A7D"/>
    <w:rsid w:val="00B94AD0"/>
    <w:rsid w:val="00B94C41"/>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B1A"/>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920E1"/>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4913"/>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45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0E4EEA"/>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character" w:customStyle="1" w:styleId="ArtrefBold">
    <w:name w:val="Art_ref + Bold"/>
    <w:basedOn w:val="Artref"/>
    <w:rsid w:val="00F9677B"/>
    <w:rPr>
      <w:b/>
      <w:bCs/>
      <w:color w:val="auto"/>
    </w:rPr>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0E4EEA"/>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R16-WRC19-C-5375!A22-A7!MSW-E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8FAF6-4543-4137-8872-2D1287610F10}">
  <ds:schemaRefs>
    <ds:schemaRef ds:uri="http://schemas.microsoft.com/sharepoint/v3/contenttype/forms"/>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DBE82E40-26DB-4C73-9C50-AE79EC66CD23}">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94C0E9-648B-4DFE-8E04-63E51D274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788</Words>
  <Characters>4496</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R16-WRC19-C-5375!A22-A7!MSW-E</vt:lpstr>
      <vt:lpstr>R16-WRC19-C-5375!A22-A7!MSW-E</vt:lpstr>
    </vt:vector>
  </TitlesOfParts>
  <Manager>General Secretariat - Pool</Manager>
  <Company>International Telecommunication Union (ITU)</Company>
  <LinksUpToDate>false</LinksUpToDate>
  <CharactersWithSpaces>5274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R16-WRC19-C-5375!A22-A7!MSW-E</dc:title>
  <dc:subject>World Radiocommunication Conference - 2019</dc:subject>
  <dc:creator>manias</dc:creator>
  <cp:keywords>CPI_2019.05.14.1</cp:keywords>
  <dc:description>Uploaded on 2015.07.06</dc:description>
  <cp:lastModifiedBy>CEPT</cp:lastModifiedBy>
  <cp:revision>2</cp:revision>
  <cp:lastPrinted>2019-06-18T09:39:00Z</cp:lastPrinted>
  <dcterms:created xsi:type="dcterms:W3CDTF">2019-08-29T04:28:00Z</dcterms:created>
  <dcterms:modified xsi:type="dcterms:W3CDTF">2019-08-29T04:28:00Z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